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CDD" w:rsidRPr="00141013" w:rsidRDefault="00E77CDD" w:rsidP="00E77CDD">
      <w:pPr>
        <w:jc w:val="center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 xml:space="preserve">5   </w:t>
      </w:r>
      <w:r w:rsidRPr="00141013">
        <w:rPr>
          <w:rFonts w:ascii="宋体" w:hAnsi="宋体" w:hint="eastAsia"/>
          <w:sz w:val="28"/>
          <w:szCs w:val="28"/>
        </w:rPr>
        <w:t>用正、负数表示事物的变化</w:t>
      </w:r>
    </w:p>
    <w:p w:rsidR="00E77CDD" w:rsidRPr="00141013" w:rsidRDefault="00E77CDD" w:rsidP="00E77CDD">
      <w:pPr>
        <w:ind w:left="413"/>
        <w:jc w:val="left"/>
        <w:rPr>
          <w:rFonts w:ascii="宋体" w:hAnsi="宋体" w:cs="宋体" w:hint="eastAsia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>教学内容</w:t>
      </w:r>
    </w:p>
    <w:p w:rsidR="00E77CDD" w:rsidRPr="00141013" w:rsidRDefault="00E77CDD" w:rsidP="00E77CDD">
      <w:pPr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cs="宋体" w:hint="eastAsia"/>
          <w:sz w:val="28"/>
          <w:szCs w:val="28"/>
        </w:rPr>
        <w:t>教材第10～11页，</w:t>
      </w:r>
      <w:r w:rsidRPr="00141013">
        <w:rPr>
          <w:rFonts w:ascii="宋体" w:hAnsi="宋体" w:hint="eastAsia"/>
          <w:sz w:val="28"/>
          <w:szCs w:val="28"/>
        </w:rPr>
        <w:t>用正、负数表示事物的变化</w:t>
      </w:r>
      <w:r w:rsidRPr="00141013">
        <w:rPr>
          <w:rFonts w:ascii="宋体" w:hAnsi="宋体" w:cs="宋体" w:hint="eastAsia"/>
          <w:sz w:val="28"/>
          <w:szCs w:val="28"/>
        </w:rPr>
        <w:t>。</w:t>
      </w:r>
    </w:p>
    <w:p w:rsidR="00E77CDD" w:rsidRDefault="00E77CDD" w:rsidP="00E77CDD">
      <w:pPr>
        <w:spacing w:line="360" w:lineRule="auto"/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教学提示</w:t>
      </w:r>
    </w:p>
    <w:p w:rsidR="00E77CDD" w:rsidRPr="00141013" w:rsidRDefault="00E77CDD" w:rsidP="00E77CD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教材设计了小组合作，用温度计测量水温变化的小实验。提出了具体的实验要求（一个水杯中加开水，一个水杯中加冰块），给出了用正数表示一个杯中水温上升的情况，用负数表示另一个杯中水温下降的情况的说明，呈现了记录数据的表格，让学生经历观察、测量、用正负</w:t>
      </w:r>
      <w:proofErr w:type="gramStart"/>
      <w:r w:rsidRPr="00141013">
        <w:rPr>
          <w:rFonts w:ascii="宋体" w:hAnsi="宋体" w:hint="eastAsia"/>
          <w:sz w:val="28"/>
          <w:szCs w:val="28"/>
        </w:rPr>
        <w:t>数记录</w:t>
      </w:r>
      <w:proofErr w:type="gramEnd"/>
      <w:r w:rsidRPr="00141013">
        <w:rPr>
          <w:rFonts w:ascii="宋体" w:hAnsi="宋体" w:hint="eastAsia"/>
          <w:sz w:val="28"/>
          <w:szCs w:val="28"/>
        </w:rPr>
        <w:t>水温变化的过程。在学生亲身实验、记录温度变化数据的基础上，提出“通过实验，你发现了什么现象？”的问题，让学生了解不管是加冰块还是加热水，水温的变化都是越来越慢，丰富学生的科学知识，培养善于观察、实验的探索精神。这个活动，实验、观察、记录、讨论都是过程性目标，正确用正负数表示水温的变化是知识性目标，也是活动的重点和难点。实验前，要使学生理解“变化情况”是在前次记录温度基础上高或降低的温度，也就是用现在的温度减前次记录的度数。教学时，要给学生提供实验活动的素材，让学生在观察活动中记录水温的变化情况，然后，引导学生交流观察到的现象，并用数据分析产生这种变化的原因。练一练中，设计了运用正负数表示事物变化的事例，第3</w:t>
      </w:r>
      <w:r w:rsidRPr="00141013">
        <w:rPr>
          <w:rFonts w:ascii="宋体" w:hAnsi="宋体" w:hint="eastAsia"/>
          <w:sz w:val="28"/>
          <w:szCs w:val="28"/>
          <w:vertAlign w:val="superscript"/>
        </w:rPr>
        <w:t>*</w:t>
      </w:r>
      <w:proofErr w:type="gramStart"/>
      <w:r w:rsidRPr="00141013">
        <w:rPr>
          <w:rFonts w:ascii="宋体" w:hAnsi="宋体" w:hint="eastAsia"/>
          <w:sz w:val="28"/>
          <w:szCs w:val="28"/>
        </w:rPr>
        <w:t>题供学生</w:t>
      </w:r>
      <w:proofErr w:type="gramEnd"/>
      <w:r w:rsidRPr="00141013">
        <w:rPr>
          <w:rFonts w:ascii="宋体" w:hAnsi="宋体" w:hint="eastAsia"/>
          <w:sz w:val="28"/>
          <w:szCs w:val="28"/>
        </w:rPr>
        <w:t>选作。最后，还设计了记录一天中气温变化的实践活动。</w:t>
      </w:r>
    </w:p>
    <w:p w:rsidR="00E77CDD" w:rsidRPr="00141013" w:rsidRDefault="00E77CDD" w:rsidP="00E77CDD">
      <w:pPr>
        <w:ind w:left="413"/>
        <w:jc w:val="left"/>
        <w:rPr>
          <w:rFonts w:ascii="宋体" w:hAnsi="宋体" w:cs="宋体" w:hint="eastAsia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>教学目标</w:t>
      </w:r>
    </w:p>
    <w:p w:rsidR="00E77CDD" w:rsidRPr="00141013" w:rsidRDefault="00E77CDD" w:rsidP="00E77CDD">
      <w:pPr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1、经历小组合作、观察、测量、记录水温变化以及交流实验结果的</w:t>
      </w:r>
      <w:r w:rsidRPr="00141013">
        <w:rPr>
          <w:rFonts w:ascii="宋体" w:hAnsi="宋体" w:hint="eastAsia"/>
          <w:sz w:val="28"/>
          <w:szCs w:val="28"/>
        </w:rPr>
        <w:lastRenderedPageBreak/>
        <w:t>过程。</w:t>
      </w:r>
    </w:p>
    <w:p w:rsidR="00E77CDD" w:rsidRPr="00141013" w:rsidRDefault="00E77CDD" w:rsidP="00E77CDD">
      <w:pPr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2、能用正、负数记录水温变化及生活中一些事物的变化情况。</w:t>
      </w:r>
    </w:p>
    <w:p w:rsidR="00E77CDD" w:rsidRPr="00141013" w:rsidRDefault="00E77CDD" w:rsidP="00E77CDD">
      <w:pPr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3、积极参加小组合作活动，进一步感受用正、负数表示事物的作用。</w:t>
      </w:r>
    </w:p>
    <w:p w:rsidR="00E77CDD" w:rsidRPr="00141013" w:rsidRDefault="00E77CDD" w:rsidP="00E77CDD">
      <w:pPr>
        <w:ind w:left="413"/>
        <w:jc w:val="left"/>
        <w:rPr>
          <w:rFonts w:ascii="宋体" w:hAnsi="宋体" w:cs="宋体" w:hint="eastAsia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>重点、难点</w:t>
      </w:r>
    </w:p>
    <w:p w:rsidR="00E77CDD" w:rsidRPr="00141013" w:rsidRDefault="00E77CDD" w:rsidP="00E77CDD">
      <w:pPr>
        <w:jc w:val="left"/>
        <w:rPr>
          <w:rFonts w:ascii="宋体" w:hAnsi="宋体" w:cs="宋体" w:hint="eastAsia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>重</w:t>
      </w:r>
      <w:r w:rsidRPr="00141013">
        <w:rPr>
          <w:rFonts w:ascii="宋体" w:hAnsi="宋体" w:cs="宋体" w:hint="eastAsia"/>
          <w:b/>
          <w:sz w:val="28"/>
          <w:szCs w:val="28"/>
        </w:rPr>
        <w:t>难点</w:t>
      </w:r>
    </w:p>
    <w:p w:rsidR="00E77CDD" w:rsidRPr="00141013" w:rsidRDefault="00E77CDD" w:rsidP="00E77CDD">
      <w:pPr>
        <w:jc w:val="left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能用正、负数记录水温变化及生活中一些事物的变化情况。</w:t>
      </w:r>
    </w:p>
    <w:p w:rsidR="00E77CDD" w:rsidRPr="00141013" w:rsidRDefault="00E77CDD" w:rsidP="00E77CDD">
      <w:pPr>
        <w:jc w:val="left"/>
        <w:rPr>
          <w:rFonts w:ascii="宋体" w:hAnsi="宋体" w:cs="宋体" w:hint="eastAsia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>教学准备</w:t>
      </w:r>
    </w:p>
    <w:p w:rsidR="00E77CDD" w:rsidRPr="00141013" w:rsidRDefault="00E77CDD" w:rsidP="00E77CDD">
      <w:pPr>
        <w:adjustRightInd w:val="0"/>
        <w:snapToGrid w:val="0"/>
        <w:rPr>
          <w:rFonts w:ascii="宋体" w:hAnsi="宋体" w:cs="宋体" w:hint="eastAsia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sz w:val="28"/>
          <w:szCs w:val="28"/>
        </w:rPr>
        <w:t>教师准备：</w:t>
      </w:r>
      <w:r w:rsidRPr="00141013">
        <w:rPr>
          <w:rFonts w:ascii="宋体" w:hAnsi="宋体" w:cs="Arial" w:hint="eastAsia"/>
          <w:bCs/>
          <w:sz w:val="28"/>
          <w:szCs w:val="28"/>
        </w:rPr>
        <w:t>实物投影仪；多媒体课件；实验工具、冷水、开水、冰块。</w:t>
      </w:r>
    </w:p>
    <w:p w:rsidR="00E77CDD" w:rsidRPr="00141013" w:rsidRDefault="00E77CDD" w:rsidP="00E77CDD">
      <w:pPr>
        <w:adjustRightInd w:val="0"/>
        <w:snapToGrid w:val="0"/>
        <w:rPr>
          <w:rFonts w:ascii="宋体" w:hAnsi="宋体" w:cs="Arial" w:hint="eastAsia"/>
          <w:bCs/>
          <w:sz w:val="28"/>
          <w:szCs w:val="28"/>
        </w:rPr>
      </w:pPr>
      <w:r w:rsidRPr="00141013">
        <w:rPr>
          <w:rFonts w:ascii="宋体" w:hAnsi="宋体" w:cs="宋体" w:hint="eastAsia"/>
          <w:sz w:val="28"/>
          <w:szCs w:val="28"/>
        </w:rPr>
        <w:t>学生准备：计时器</w:t>
      </w:r>
      <w:r w:rsidRPr="00141013">
        <w:rPr>
          <w:rFonts w:ascii="宋体" w:hAnsi="宋体" w:cs="Arial" w:hint="eastAsia"/>
          <w:bCs/>
          <w:sz w:val="28"/>
          <w:szCs w:val="28"/>
        </w:rPr>
        <w:t>、记录表。</w:t>
      </w:r>
    </w:p>
    <w:p w:rsidR="00E77CDD" w:rsidRPr="00141013" w:rsidRDefault="00E77CDD" w:rsidP="00E77CDD">
      <w:pPr>
        <w:adjustRightInd w:val="0"/>
        <w:snapToGrid w:val="0"/>
        <w:ind w:left="413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教学过程</w:t>
      </w:r>
    </w:p>
    <w:p w:rsidR="00E77CDD" w:rsidRDefault="00E77CDD" w:rsidP="00E77CDD">
      <w:pPr>
        <w:adjustRightInd w:val="0"/>
        <w:snapToGrid w:val="0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（一）新课导入</w:t>
      </w:r>
    </w:p>
    <w:p w:rsidR="00E77CDD" w:rsidRPr="00141013" w:rsidRDefault="00E77CDD" w:rsidP="00E77CDD">
      <w:pPr>
        <w:spacing w:line="440" w:lineRule="exact"/>
        <w:ind w:firstLineChars="100" w:firstLine="2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1、让学生了解课前准备实验物品。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师：同学们看每个小组桌上都摆放了那些物品？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生：两半杯水、两支温度计、手表和一张记录表。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设计意图：了解实验所需物品，激发学生参加实验的积极性及学习数学的兴趣。</w:t>
      </w:r>
    </w:p>
    <w:p w:rsidR="00E77CDD" w:rsidRPr="00141013" w:rsidRDefault="00E77CDD" w:rsidP="00E77CDD">
      <w:pPr>
        <w:spacing w:line="440" w:lineRule="exact"/>
        <w:ind w:firstLineChars="100" w:firstLine="2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2、学生估计水温。然后用温度计测量水温并记录下来。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师：今天我们就利用水来做一个实验。请同学们用手摸一摸杯子，估计一下水的温度大约是多少度？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学生用手摸水杯估计水温：</w:t>
      </w:r>
    </w:p>
    <w:p w:rsidR="00E77CDD" w:rsidRPr="00141013" w:rsidRDefault="00E77CDD" w:rsidP="00E77CDD">
      <w:pPr>
        <w:spacing w:line="440" w:lineRule="exact"/>
        <w:ind w:left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大约20度。</w:t>
      </w:r>
    </w:p>
    <w:p w:rsidR="00E77CDD" w:rsidRPr="00141013" w:rsidRDefault="00E77CDD" w:rsidP="00E77CDD">
      <w:pPr>
        <w:spacing w:line="440" w:lineRule="exact"/>
        <w:ind w:left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大约25度。</w:t>
      </w:r>
    </w:p>
    <w:p w:rsidR="00E77CDD" w:rsidRPr="00141013" w:rsidRDefault="00E77CDD" w:rsidP="00E77CDD">
      <w:pPr>
        <w:spacing w:line="440" w:lineRule="exact"/>
        <w:ind w:left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……</w:t>
      </w:r>
    </w:p>
    <w:p w:rsidR="00E77CDD" w:rsidRPr="00141013" w:rsidRDefault="00E77CDD" w:rsidP="00E77CDD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师：下面让我们用温度计测量出两个杯子里的准确水温，把温度记录在每个小组的记录表中。</w:t>
      </w:r>
    </w:p>
    <w:p w:rsidR="00E77CDD" w:rsidRPr="00141013" w:rsidRDefault="00E77CDD" w:rsidP="00E77CDD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学生测量水温，并做记录。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设计意图：通过估计水温测量水温，激发学生参与活动的欲望，并为实验做好准备。</w:t>
      </w:r>
    </w:p>
    <w:p w:rsidR="00E77CDD" w:rsidRPr="00141013" w:rsidRDefault="00E77CDD" w:rsidP="00E77CDD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3、学生讨论水杯中分别加入热水、冰块会有什么结果。</w:t>
      </w:r>
    </w:p>
    <w:p w:rsidR="00E77CDD" w:rsidRPr="00141013" w:rsidRDefault="00E77CDD" w:rsidP="00E77CDD">
      <w:pPr>
        <w:spacing w:line="440" w:lineRule="exact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lastRenderedPageBreak/>
        <w:t xml:space="preserve"> 师：老师这里还准备了热水和冰块。如果在两个杯子中分别加入热水和冰块，想象一下，两个杯中水的温度会有什么变化？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生：加入热水的杯子里面的水温度会升高；加入冰块的杯子里面的水温度会降低。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设计意图：充分调动学生生活经验，对实验结果进行猜测，对实验结果有提前的预测性。</w:t>
      </w:r>
    </w:p>
    <w:p w:rsidR="00E77CDD" w:rsidRDefault="00E77CDD" w:rsidP="00E77CDD">
      <w:pPr>
        <w:widowControl/>
        <w:adjustRightInd w:val="0"/>
        <w:snapToGrid w:val="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（二）探究新知</w:t>
      </w:r>
    </w:p>
    <w:p w:rsidR="00E77CDD" w:rsidRPr="00141013" w:rsidRDefault="00E77CDD" w:rsidP="00E77CDD">
      <w:pPr>
        <w:spacing w:line="360" w:lineRule="auto"/>
        <w:ind w:firstLineChars="100" w:firstLine="2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1、提出实验要求，各小组进行合理分工。</w:t>
      </w:r>
    </w:p>
    <w:p w:rsidR="00E77CDD" w:rsidRPr="00141013" w:rsidRDefault="00E77CDD" w:rsidP="00E77CD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 xml:space="preserve">师：在做实验的过程中，我们需要小组内有观察员来分别观察两个杯子的温度变化，需要计时员来计时，还要有记录员用正数表示上升的温度，用负数表示下降的温度，把水温的变化情况写在记录表中。下面同学们在小组内进行分工，明确每个人要做什么？    </w:t>
      </w:r>
    </w:p>
    <w:p w:rsidR="00E77CDD" w:rsidRPr="00141013" w:rsidRDefault="00E77CDD" w:rsidP="00E77CD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学生在小组内进行分工，确定谁来观察加热水的杯子，谁来观察加冰块的杯子，谁来看时间，谁来记录实验结果。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设计意图：合理的分工指导对于学生来说是必要的，学生在明确任务的同时，自主进行合理分工，是顺利完成实验的前提。</w:t>
      </w:r>
    </w:p>
    <w:p w:rsidR="00E77CDD" w:rsidRPr="00141013" w:rsidRDefault="00E77CDD" w:rsidP="00E77CDD">
      <w:pPr>
        <w:spacing w:line="360" w:lineRule="auto"/>
        <w:ind w:firstLineChars="100" w:firstLine="2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2、师生共同进行实验，仔细观察，做好记录。</w:t>
      </w:r>
    </w:p>
    <w:p w:rsidR="00E77CDD" w:rsidRPr="00141013" w:rsidRDefault="00E77CDD" w:rsidP="00E77CDD">
      <w:pPr>
        <w:spacing w:line="360" w:lineRule="auto"/>
        <w:ind w:firstLine="482"/>
        <w:rPr>
          <w:rFonts w:ascii="宋体" w:hAnsi="宋体" w:hint="eastAsia"/>
          <w:sz w:val="28"/>
          <w:szCs w:val="28"/>
        </w:rPr>
      </w:pPr>
    </w:p>
    <w:p w:rsidR="00E77CDD" w:rsidRPr="00141013" w:rsidRDefault="00E77CDD" w:rsidP="00E77CD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师：下面我们开始实验。我轮流给每个小组的两个杯子里加入热水和冰块，请每个小组的同学仔细观察并做好记录。</w:t>
      </w:r>
    </w:p>
    <w:p w:rsidR="00E77CDD" w:rsidRPr="00141013" w:rsidRDefault="00E77CDD" w:rsidP="00E77CD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老师向每个小组的两个水杯中分别加入开水和冰块。学生进行实验，仔细观察，并进行记录。</w:t>
      </w:r>
    </w:p>
    <w:p w:rsidR="00E77CDD" w:rsidRPr="00141013" w:rsidRDefault="00E77CDD" w:rsidP="00E77CD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师：完成实验的小组，先在组内交流一下实验的结果。</w:t>
      </w:r>
    </w:p>
    <w:p w:rsidR="00E77CDD" w:rsidRPr="00141013" w:rsidRDefault="00E77CDD" w:rsidP="00E77CD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学生实验所用的时间由</w:t>
      </w:r>
      <w:smartTag w:uri="urn:schemas-microsoft-com:office:smarttags" w:element="PersonName">
        <w:smartTagPr>
          <w:attr w:name="ProductID" w:val="于"/>
        </w:smartTagPr>
        <w:r w:rsidRPr="00141013">
          <w:rPr>
            <w:rFonts w:ascii="宋体" w:hAnsi="宋体" w:hint="eastAsia"/>
            <w:sz w:val="28"/>
            <w:szCs w:val="28"/>
          </w:rPr>
          <w:t>于</w:t>
        </w:r>
      </w:smartTag>
      <w:r w:rsidRPr="00141013">
        <w:rPr>
          <w:rFonts w:ascii="宋体" w:hAnsi="宋体" w:hint="eastAsia"/>
          <w:sz w:val="28"/>
          <w:szCs w:val="28"/>
        </w:rPr>
        <w:t>老师加水和冰块的时间不同，可能会有快有慢，早结束的同学可以在组内自己</w:t>
      </w:r>
      <w:proofErr w:type="gramStart"/>
      <w:r w:rsidRPr="00141013">
        <w:rPr>
          <w:rFonts w:ascii="宋体" w:hAnsi="宋体" w:hint="eastAsia"/>
          <w:sz w:val="28"/>
          <w:szCs w:val="28"/>
        </w:rPr>
        <w:t>先交流</w:t>
      </w:r>
      <w:proofErr w:type="gramEnd"/>
      <w:r w:rsidRPr="00141013">
        <w:rPr>
          <w:rFonts w:ascii="宋体" w:hAnsi="宋体" w:hint="eastAsia"/>
          <w:sz w:val="28"/>
          <w:szCs w:val="28"/>
        </w:rPr>
        <w:t>一下实验结果。</w:t>
      </w:r>
    </w:p>
    <w:p w:rsidR="00E77CDD" w:rsidRPr="00141013" w:rsidRDefault="00E77CDD" w:rsidP="00E77CDD">
      <w:pPr>
        <w:spacing w:line="4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lastRenderedPageBreak/>
        <w:t>设计意图：经历小组合作，观察、测量、记录水温变化的过程。积极参加实验、讨论活动，获的积极的情感体验，进一步感受用正、负数表示事物的作用。</w:t>
      </w:r>
    </w:p>
    <w:p w:rsidR="00E77CDD" w:rsidRPr="00141013" w:rsidRDefault="00E77CDD" w:rsidP="00E77CDD">
      <w:pPr>
        <w:spacing w:line="360" w:lineRule="auto"/>
        <w:ind w:firstLineChars="100" w:firstLine="2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3、给学生充分时间进行汇报、交流实验结果。</w:t>
      </w:r>
    </w:p>
    <w:p w:rsidR="00E77CDD" w:rsidRPr="00141013" w:rsidRDefault="00E77CDD" w:rsidP="00E77CD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师：哪个小组来汇报一下实验的结果？</w:t>
      </w:r>
    </w:p>
    <w:p w:rsidR="00E77CDD" w:rsidRPr="00141013" w:rsidRDefault="00E77CDD" w:rsidP="00E77CD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小组汇报可能会出现以下几种结果：</w:t>
      </w:r>
    </w:p>
    <w:p w:rsidR="00E77CDD" w:rsidRPr="00141013" w:rsidRDefault="00E77CDD" w:rsidP="00E77CDD">
      <w:pPr>
        <w:spacing w:line="360" w:lineRule="auto"/>
        <w:ind w:left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第一种学生可能会具体描述加入热水和加入冰块每分种的变化数据。</w:t>
      </w:r>
    </w:p>
    <w:p w:rsidR="00E77CDD" w:rsidRPr="00141013" w:rsidRDefault="00E77CDD" w:rsidP="00E77CDD">
      <w:pPr>
        <w:spacing w:line="360" w:lineRule="auto"/>
        <w:ind w:left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第二种学生可能会描述两个水杯温度变化的趋势。</w:t>
      </w:r>
    </w:p>
    <w:p w:rsidR="00E77CDD" w:rsidRPr="00141013" w:rsidRDefault="00E77CDD" w:rsidP="00E77CDD">
      <w:pPr>
        <w:spacing w:line="360" w:lineRule="auto"/>
        <w:ind w:left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……</w:t>
      </w:r>
    </w:p>
    <w:p w:rsidR="00E77CDD" w:rsidRPr="00141013" w:rsidRDefault="00E77CDD" w:rsidP="00E77CD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（由于加入热水和冰块的多少存在误差，小组实验所得温度可能会有所出入。季节和气候的不同，也会造成测量温度的差异。）</w:t>
      </w:r>
    </w:p>
    <w:p w:rsidR="00E77CDD" w:rsidRPr="00141013" w:rsidRDefault="00E77CDD" w:rsidP="00E77CDD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设计意图：在</w:t>
      </w:r>
      <w:proofErr w:type="gramStart"/>
      <w:r w:rsidRPr="00141013">
        <w:rPr>
          <w:rFonts w:ascii="宋体" w:hAnsi="宋体" w:hint="eastAsia"/>
          <w:sz w:val="28"/>
          <w:szCs w:val="28"/>
        </w:rPr>
        <w:t>一</w:t>
      </w:r>
      <w:proofErr w:type="gramEnd"/>
      <w:r w:rsidRPr="00141013">
        <w:rPr>
          <w:rFonts w:ascii="宋体" w:hAnsi="宋体" w:hint="eastAsia"/>
          <w:sz w:val="28"/>
          <w:szCs w:val="28"/>
        </w:rPr>
        <w:t>过程中，给学生充分展示实验结果的时间，会用正、负数来表示温度的变化。获得积极主动的情感体验及成功的喜悦。</w:t>
      </w:r>
    </w:p>
    <w:p w:rsidR="00E77CDD" w:rsidRPr="00141013" w:rsidRDefault="00E77CDD" w:rsidP="00E77CDD">
      <w:pPr>
        <w:spacing w:line="360" w:lineRule="auto"/>
        <w:ind w:firstLineChars="100" w:firstLine="2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4、全班讨论，通过实验发现了哪些现象。</w:t>
      </w:r>
    </w:p>
    <w:p w:rsidR="00E77CDD" w:rsidRPr="00141013" w:rsidRDefault="00E77CDD" w:rsidP="00E77CD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师：同学们通过刚才的实验，你们发现了什么现象呢？</w:t>
      </w:r>
    </w:p>
    <w:p w:rsidR="00E77CDD" w:rsidRPr="00141013" w:rsidRDefault="00E77CDD" w:rsidP="00E77CD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学生可能会发现：</w:t>
      </w:r>
    </w:p>
    <w:p w:rsidR="00E77CDD" w:rsidRPr="00141013" w:rsidRDefault="00E77CDD" w:rsidP="00E77CDD">
      <w:pPr>
        <w:spacing w:line="360" w:lineRule="auto"/>
        <w:ind w:left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我发现了，加入热水的杯子很快温度就升高了。加入冰块的杯子很快温度就下降了。</w:t>
      </w:r>
    </w:p>
    <w:p w:rsidR="00E77CDD" w:rsidRPr="00141013" w:rsidRDefault="00E77CDD" w:rsidP="00E77CDD">
      <w:pPr>
        <w:spacing w:line="360" w:lineRule="auto"/>
        <w:ind w:left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我发现了，加入热水的杯子，刚开始的时候温度快速上升，后来热水冷水完全融合后温度慢慢下降了。</w:t>
      </w:r>
    </w:p>
    <w:p w:rsidR="00E77CDD" w:rsidRPr="00141013" w:rsidRDefault="00E77CDD" w:rsidP="00E77CDD">
      <w:pPr>
        <w:spacing w:line="360" w:lineRule="auto"/>
        <w:ind w:left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我发现了，加入冰块的杯子，先是温度快速成下降，然后下降的速度越来越慢了。</w:t>
      </w:r>
    </w:p>
    <w:p w:rsidR="00E77CDD" w:rsidRPr="00141013" w:rsidRDefault="00E77CDD" w:rsidP="00E77CDD">
      <w:pPr>
        <w:spacing w:line="360" w:lineRule="auto"/>
        <w:ind w:leftChars="229" w:left="481" w:firstLineChars="150" w:firstLine="42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lastRenderedPageBreak/>
        <w:t>……</w:t>
      </w:r>
    </w:p>
    <w:p w:rsidR="00E77CDD" w:rsidRPr="00141013" w:rsidRDefault="00E77CDD" w:rsidP="00E77CDD">
      <w:pPr>
        <w:spacing w:line="360" w:lineRule="auto"/>
        <w:ind w:firstLineChars="180" w:firstLine="504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师：同学们观察的可真仔细！通过实验我们还知道了正、负数还有表示水温的上升和下降的作用。在生活中还有一些事物的变化情况也可以用正负数来表示，让我们一起来看一看。</w:t>
      </w:r>
    </w:p>
    <w:p w:rsidR="00E77CDD" w:rsidRPr="00141013" w:rsidRDefault="00E77CDD" w:rsidP="00E77CDD">
      <w:pPr>
        <w:tabs>
          <w:tab w:val="num" w:pos="0"/>
        </w:tabs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设计意图：使学生学会用根据实验数据分析问题，从而丰富科学知识和数学活动经验。培养学生自主探索的能力、观察和语言表达能力。</w:t>
      </w:r>
    </w:p>
    <w:p w:rsidR="00E77CDD" w:rsidRDefault="00E77CDD" w:rsidP="00E77CDD">
      <w:pPr>
        <w:ind w:leftChars="101" w:left="634" w:hangingChars="150" w:hanging="42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（三）巩固新知</w:t>
      </w:r>
    </w:p>
    <w:p w:rsidR="00E77CDD" w:rsidRPr="00141013" w:rsidRDefault="00E77CDD" w:rsidP="00E77CDD">
      <w:pPr>
        <w:ind w:firstLineChars="300" w:firstLine="84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教材11页，练一练。</w:t>
      </w:r>
    </w:p>
    <w:p w:rsidR="00E77CDD" w:rsidRPr="00141013" w:rsidRDefault="00E77CDD" w:rsidP="00E77CDD">
      <w:pPr>
        <w:spacing w:line="440" w:lineRule="exact"/>
        <w:ind w:firstLineChars="100" w:firstLine="2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 xml:space="preserve"> 第1题，先读题，使学生了解把早晨气温8摄氏度作为开始的温度，用正、负数表示描述后面的温度变化。</w:t>
      </w:r>
    </w:p>
    <w:p w:rsidR="00E77CDD" w:rsidRPr="00141013" w:rsidRDefault="00E77CDD" w:rsidP="00E77CDD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师：请同学们看练一练第1题。</w:t>
      </w:r>
    </w:p>
    <w:p w:rsidR="00E77CDD" w:rsidRPr="00141013" w:rsidRDefault="00E77CDD" w:rsidP="00E77CDD">
      <w:pPr>
        <w:spacing w:line="440" w:lineRule="exact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这是一天中从早晨到晚上的气温变化，自己读一读题，想一想用正负数可以表示哪些温度？</w:t>
      </w:r>
    </w:p>
    <w:p w:rsidR="00E77CDD" w:rsidRPr="00141013" w:rsidRDefault="00E77CDD" w:rsidP="00E77CDD">
      <w:pPr>
        <w:spacing w:line="440" w:lineRule="exact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 xml:space="preserve">    生：中午上升4摄氏度可以用+4摄氏度来表示，到晚上又下降2摄氏度可以用-2摄氏度来表示。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师：自己试着填</w:t>
      </w:r>
      <w:proofErr w:type="gramStart"/>
      <w:r w:rsidRPr="00141013">
        <w:rPr>
          <w:rFonts w:ascii="宋体" w:hAnsi="宋体" w:hint="eastAsia"/>
          <w:sz w:val="28"/>
          <w:szCs w:val="28"/>
        </w:rPr>
        <w:t>一</w:t>
      </w:r>
      <w:proofErr w:type="gramEnd"/>
      <w:r w:rsidRPr="00141013">
        <w:rPr>
          <w:rFonts w:ascii="宋体" w:hAnsi="宋体" w:hint="eastAsia"/>
          <w:sz w:val="28"/>
          <w:szCs w:val="28"/>
        </w:rPr>
        <w:t>填表格，算出晚上的温度是多少摄氏度。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学生独立思考，进行填表。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师：谁来说一说你是怎样填的，怎样想的？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生：（出示表格）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早晨开始的温度是8摄氏度，到了中午上升了4摄氏度用+4表示，8+4=12，所以中午的温度是12摄氏度。晚上又下降了2摄氏度用-2表示，12-2=10，所以晚上的温度就是10摄氏度。</w:t>
      </w:r>
    </w:p>
    <w:p w:rsidR="00E77CDD" w:rsidRPr="00141013" w:rsidRDefault="00E77CDD" w:rsidP="00E77CDD">
      <w:pPr>
        <w:spacing w:line="440" w:lineRule="exact"/>
        <w:ind w:firstLineChars="100" w:firstLine="2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第2题，读第（1）题，了解电梯移动的次数和情况。启发学生用正、负数表示电梯的变化，并交流。然后再全班讨论第（2）题。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师：正负</w:t>
      </w:r>
      <w:proofErr w:type="gramStart"/>
      <w:r w:rsidRPr="00141013">
        <w:rPr>
          <w:rFonts w:ascii="宋体" w:hAnsi="宋体" w:hint="eastAsia"/>
          <w:sz w:val="28"/>
          <w:szCs w:val="28"/>
        </w:rPr>
        <w:t>数除了</w:t>
      </w:r>
      <w:proofErr w:type="gramEnd"/>
      <w:r w:rsidRPr="00141013">
        <w:rPr>
          <w:rFonts w:ascii="宋体" w:hAnsi="宋体" w:hint="eastAsia"/>
          <w:sz w:val="28"/>
          <w:szCs w:val="28"/>
        </w:rPr>
        <w:t>可以表示温度的变化，还可以表示电梯升降的变化。请同学们读第2题，了解电梯移动的次数和情况。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学生读题。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师：同桌互相说一说如何用正负数表示电梯的升降的变化呢？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lastRenderedPageBreak/>
        <w:t>学生交流。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生：电梯上升的层楼用正数表示，比如：上升一层用“+1”表示。下降的层楼用负数表示，比如：下降一层用“-1”表示。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师：说的非常好，下面请同学们自己先想一想，试着填一填。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学生独立填表。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师：谁来说一说你是怎样想的？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：第一次从1层上升到5层，电梯上升了4层，移动层数用+4表示。第二次又从5层下降到地下1层，电梯一共下降了5层，移动层数用-5来表示。第三次从地下一层上升到3层，电梯一共上升了3层，移动层数用+3表示。第四次再下降到一层，电梯下降了2层，所以移动层数用-2表示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师：读第（2）小题，同桌互相说一说你是怎样想的？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生：第（2）小题，电梯从1层上升到6层，然后下降了2层。现在电梯在第四层。</w:t>
      </w:r>
    </w:p>
    <w:p w:rsidR="00E77CDD" w:rsidRPr="00141013" w:rsidRDefault="00E77CDD" w:rsidP="00E77CDD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第3题，</w:t>
      </w:r>
      <w:proofErr w:type="gramStart"/>
      <w:r w:rsidRPr="00141013">
        <w:rPr>
          <w:rFonts w:ascii="宋体" w:hAnsi="宋体" w:hint="eastAsia"/>
          <w:sz w:val="28"/>
          <w:szCs w:val="28"/>
        </w:rPr>
        <w:t>供学有</w:t>
      </w:r>
      <w:proofErr w:type="gramEnd"/>
      <w:r w:rsidRPr="00141013">
        <w:rPr>
          <w:rFonts w:ascii="宋体" w:hAnsi="宋体" w:hint="eastAsia"/>
          <w:sz w:val="28"/>
          <w:szCs w:val="28"/>
        </w:rPr>
        <w:t>余力的学生解答。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师：读第3题，自己先动脑筋想一想，然后和小组的同学说一说你是怎么想的。</w:t>
      </w:r>
    </w:p>
    <w:p w:rsidR="00E77CDD" w:rsidRPr="00141013" w:rsidRDefault="00E77CDD" w:rsidP="00E77CDD">
      <w:pPr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答案：</w:t>
      </w:r>
    </w:p>
    <w:p w:rsidR="00E77CDD" w:rsidRPr="00141013" w:rsidRDefault="00E77CDD" w:rsidP="00E77CDD">
      <w:pPr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1、</w:t>
      </w:r>
    </w:p>
    <w:tbl>
      <w:tblPr>
        <w:tblpPr w:leftFromText="180" w:rightFromText="180" w:vertAnchor="text" w:tblpY="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776"/>
        <w:gridCol w:w="720"/>
        <w:gridCol w:w="720"/>
      </w:tblGrid>
      <w:tr w:rsidR="00E77CDD" w:rsidRPr="001550C2" w:rsidTr="00E00424">
        <w:tc>
          <w:tcPr>
            <w:tcW w:w="90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时  间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早晨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中午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晚上</w:t>
            </w:r>
          </w:p>
        </w:tc>
      </w:tr>
      <w:tr w:rsidR="00E77CDD" w:rsidRPr="001550C2" w:rsidTr="00E00424">
        <w:tc>
          <w:tcPr>
            <w:tcW w:w="90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变化℃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ind w:firstLineChars="50" w:firstLine="140"/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----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+4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-2</w:t>
            </w:r>
          </w:p>
        </w:tc>
      </w:tr>
      <w:tr w:rsidR="00E77CDD" w:rsidRPr="001550C2" w:rsidTr="00E00424">
        <w:tc>
          <w:tcPr>
            <w:tcW w:w="90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气温℃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12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</w:tr>
    </w:tbl>
    <w:p w:rsidR="00E77CDD" w:rsidRPr="00141013" w:rsidRDefault="00E77CDD" w:rsidP="00E77CDD">
      <w:pPr>
        <w:rPr>
          <w:rFonts w:ascii="宋体" w:hAnsi="宋体" w:hint="eastAsia"/>
          <w:sz w:val="28"/>
          <w:szCs w:val="28"/>
        </w:rPr>
      </w:pPr>
    </w:p>
    <w:p w:rsidR="00E77CDD" w:rsidRPr="00141013" w:rsidRDefault="00E77CDD" w:rsidP="00E77CDD">
      <w:pPr>
        <w:rPr>
          <w:rFonts w:ascii="宋体" w:hAnsi="宋体"/>
          <w:sz w:val="28"/>
          <w:szCs w:val="28"/>
        </w:rPr>
      </w:pPr>
    </w:p>
    <w:p w:rsidR="00E77CDD" w:rsidRPr="00141013" w:rsidRDefault="00E77CDD" w:rsidP="00E77CDD">
      <w:pPr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  <w:highlight w:val="darkGreen"/>
        </w:rPr>
      </w:pPr>
    </w:p>
    <w:p w:rsidR="00E77CDD" w:rsidRPr="00141013" w:rsidRDefault="00E77CDD" w:rsidP="00E77CDD">
      <w:pPr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  <w:highlight w:val="darkGreen"/>
        </w:rPr>
      </w:pPr>
    </w:p>
    <w:p w:rsidR="00E77CDD" w:rsidRPr="00141013" w:rsidRDefault="00E77CDD" w:rsidP="00E77CDD">
      <w:pPr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  <w:highlight w:val="darkGreen"/>
        </w:rPr>
      </w:pPr>
    </w:p>
    <w:p w:rsidR="00E77CDD" w:rsidRDefault="00E77CDD" w:rsidP="00E77CDD">
      <w:pPr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</w:rPr>
      </w:pPr>
    </w:p>
    <w:p w:rsidR="00E77CDD" w:rsidRDefault="00E77CDD" w:rsidP="00E77CDD">
      <w:pPr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</w:rPr>
      </w:pPr>
    </w:p>
    <w:p w:rsidR="00E77CDD" w:rsidRDefault="00E77CDD" w:rsidP="00E77CDD">
      <w:pPr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</w:rPr>
      </w:pPr>
    </w:p>
    <w:p w:rsidR="00E77CDD" w:rsidRDefault="00E77CDD" w:rsidP="00E77CDD">
      <w:pPr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</w:rPr>
      </w:pPr>
    </w:p>
    <w:p w:rsidR="00E77CDD" w:rsidRDefault="00E77CDD" w:rsidP="00E77CDD">
      <w:pPr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</w:rPr>
      </w:pPr>
    </w:p>
    <w:p w:rsidR="00E77CDD" w:rsidRDefault="00E77CDD" w:rsidP="00E77CDD">
      <w:pPr>
        <w:adjustRightInd w:val="0"/>
        <w:snapToGrid w:val="0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（四）达标反馈</w:t>
      </w:r>
    </w:p>
    <w:p w:rsidR="00E77CDD" w:rsidRPr="00141013" w:rsidRDefault="00E77CDD" w:rsidP="00E77CDD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 xml:space="preserve">  学生自主完成。教师可进行必要的指导。</w:t>
      </w:r>
    </w:p>
    <w:p w:rsidR="00E77CDD" w:rsidRPr="00141013" w:rsidRDefault="00E77CDD" w:rsidP="00E77CDD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lastRenderedPageBreak/>
        <w:t>师：今天我们知道了用正负数可以表示事物的变化过程，课后请同学们选择一个休息日，测量一天中下面几个时刻的气温，并用正、负数表示气温的变化情况。记录在书上11页的实践活动表中。</w:t>
      </w:r>
    </w:p>
    <w:p w:rsidR="00E77CDD" w:rsidRPr="00141013" w:rsidRDefault="00E77CDD" w:rsidP="00E77CDD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增强学生的应用意识，为学生提供丰富的“做数学”的课后资源。</w:t>
      </w:r>
    </w:p>
    <w:p w:rsidR="00E77CDD" w:rsidRDefault="00E77CDD" w:rsidP="00E77CDD">
      <w:pPr>
        <w:adjustRightInd w:val="0"/>
        <w:snapToGrid w:val="0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（五）课堂小结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jc w:val="left"/>
        <w:rPr>
          <w:rFonts w:ascii="宋体" w:hAnsi="宋体" w:cs="宋体" w:hint="eastAsia"/>
          <w:kern w:val="0"/>
          <w:sz w:val="28"/>
          <w:szCs w:val="28"/>
        </w:rPr>
      </w:pPr>
      <w:r w:rsidRPr="00141013">
        <w:rPr>
          <w:rFonts w:ascii="宋体" w:hAnsi="宋体" w:cs="宋体" w:hint="eastAsia"/>
          <w:kern w:val="0"/>
          <w:sz w:val="28"/>
          <w:szCs w:val="28"/>
        </w:rPr>
        <w:t>通过今天这节课的学习，你知道了什么，学会了什么？有哪些收获，还有什么不懂的问题？</w:t>
      </w:r>
    </w:p>
    <w:p w:rsidR="00E77CDD" w:rsidRPr="00141013" w:rsidRDefault="00E77CDD" w:rsidP="00E77CDD">
      <w:pPr>
        <w:ind w:firstLineChars="200" w:firstLine="560"/>
        <w:jc w:val="left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设计意图：</w:t>
      </w:r>
      <w:r w:rsidRPr="00141013">
        <w:rPr>
          <w:rFonts w:ascii="宋体" w:hAnsi="宋体" w:cs="宋体" w:hint="eastAsia"/>
          <w:kern w:val="0"/>
          <w:sz w:val="28"/>
          <w:szCs w:val="28"/>
        </w:rPr>
        <w:t>让学生谈谈自己的收获，体现了一种“反思”思想，使学生学会总结知识，深化知识，把所学知识变成自己内在的东西。讲出还不懂的问题，可以发现教学活动中的不足之处，为今后改进学习方法找到依据。</w:t>
      </w:r>
    </w:p>
    <w:p w:rsidR="00E77CDD" w:rsidRDefault="00E77CDD" w:rsidP="00E77CDD">
      <w:pPr>
        <w:adjustRightInd w:val="0"/>
        <w:snapToGrid w:val="0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（六）布置作业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1．如果气温上升3度记作+3度，下降5度记作-5度，那么下列各量分别表示什么？ 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    （1）+5度：             （2）-6度：               （3）0度：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2．某水库的平均水位为80米，在此基础上，若水位变化时，把水位上升记为正数；水库管理员记录了3月～8月水位变化的情况（单位：米）：-5，-4，0，+3，+6，+8．试问这几个月的实际水位是多少米？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3、某地一天中午12时的气温是7℃，过5小时气温下降了4℃，又过7小时气温又下降了4℃，第二天0时的气温是多少？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4、某市2009年元旦的最高气温为2℃，最低气温为-8℃，那么这天的最高气温比最低气温高（     ）A、-10℃   B、-6℃   C、6℃   D、10℃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5、某天中午11时的温度是11℃，早晨6时气温比中午低7℃，则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早晨温度为_____℃，若早晨6时气温比中午低13℃，则早晨温度为_______℃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答案：1．（1）+5度表示气温上升5度；    （2）-6度表示气温下降6度；   （3）0度表示气温没有变化．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rPr>
          <w:rFonts w:ascii="宋体" w:hAnsi="宋体" w:cs="华文新魏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 xml:space="preserve">      2、3月～8月的实际水位分别为：75米，76米，80米，83米，86米，88米  提示：</w:t>
      </w:r>
      <w:r w:rsidRPr="00141013">
        <w:rPr>
          <w:rFonts w:ascii="宋体" w:hAnsi="宋体" w:cs="宋体" w:hint="eastAsia"/>
          <w:sz w:val="28"/>
          <w:szCs w:val="28"/>
        </w:rPr>
        <w:t>•</w:t>
      </w:r>
      <w:r w:rsidRPr="00141013">
        <w:rPr>
          <w:rFonts w:ascii="宋体" w:hAnsi="宋体" w:cs="华文新魏" w:hint="eastAsia"/>
          <w:sz w:val="28"/>
          <w:szCs w:val="28"/>
        </w:rPr>
        <w:t>水位上升记作正数，负数表示水位下降．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rPr>
          <w:rFonts w:ascii="宋体" w:hAnsi="宋体" w:cs="华文新魏" w:hint="eastAsia"/>
          <w:sz w:val="28"/>
          <w:szCs w:val="28"/>
        </w:rPr>
      </w:pPr>
      <w:r w:rsidRPr="00141013">
        <w:rPr>
          <w:rFonts w:ascii="宋体" w:hAnsi="宋体" w:cs="华文新魏" w:hint="eastAsia"/>
          <w:sz w:val="28"/>
          <w:szCs w:val="28"/>
        </w:rPr>
        <w:lastRenderedPageBreak/>
        <w:t xml:space="preserve">      3、</w:t>
      </w:r>
      <w:r w:rsidRPr="00141013">
        <w:rPr>
          <w:rFonts w:ascii="宋体" w:hAnsi="宋体" w:hint="eastAsia"/>
          <w:sz w:val="28"/>
          <w:szCs w:val="28"/>
        </w:rPr>
        <w:t>-1℃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rPr>
          <w:rFonts w:ascii="宋体" w:hAnsi="宋体" w:cs="华文新魏" w:hint="eastAsia"/>
          <w:sz w:val="28"/>
          <w:szCs w:val="28"/>
        </w:rPr>
      </w:pPr>
      <w:r w:rsidRPr="00141013">
        <w:rPr>
          <w:rFonts w:ascii="宋体" w:hAnsi="宋体" w:cs="华文新魏" w:hint="eastAsia"/>
          <w:sz w:val="28"/>
          <w:szCs w:val="28"/>
        </w:rPr>
        <w:t xml:space="preserve">      4、D</w:t>
      </w:r>
    </w:p>
    <w:p w:rsidR="00E77CDD" w:rsidRPr="00141013" w:rsidRDefault="00E77CDD" w:rsidP="00E77CDD">
      <w:pPr>
        <w:adjustRightInd w:val="0"/>
        <w:snapToGrid w:val="0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cs="华文新魏" w:hint="eastAsia"/>
          <w:sz w:val="28"/>
          <w:szCs w:val="28"/>
        </w:rPr>
        <w:t xml:space="preserve">      5、4，</w:t>
      </w:r>
      <w:r w:rsidRPr="00141013">
        <w:rPr>
          <w:rFonts w:ascii="宋体" w:hAnsi="宋体" w:hint="eastAsia"/>
          <w:sz w:val="28"/>
          <w:szCs w:val="28"/>
        </w:rPr>
        <w:t>-2</w:t>
      </w:r>
    </w:p>
    <w:p w:rsidR="00E77CDD" w:rsidRPr="00141013" w:rsidRDefault="00E77CDD" w:rsidP="00E77CDD">
      <w:pPr>
        <w:tabs>
          <w:tab w:val="left" w:pos="2115"/>
        </w:tabs>
        <w:spacing w:line="17" w:lineRule="auto"/>
        <w:ind w:firstLineChars="200" w:firstLine="560"/>
        <w:rPr>
          <w:ins w:id="0" w:author="微软用户" w:date="2015-06-05T10:37:00Z"/>
          <w:rFonts w:ascii="宋体" w:hAnsi="宋体" w:hint="eastAsia"/>
          <w:sz w:val="28"/>
          <w:szCs w:val="28"/>
        </w:rPr>
      </w:pPr>
    </w:p>
    <w:p w:rsidR="00E77CDD" w:rsidRPr="00141013" w:rsidRDefault="00E77CDD" w:rsidP="00E77CDD">
      <w:pPr>
        <w:adjustRightInd w:val="0"/>
        <w:snapToGrid w:val="0"/>
        <w:ind w:left="413"/>
        <w:rPr>
          <w:rFonts w:ascii="宋体" w:hAnsi="宋体" w:hint="eastAsia"/>
          <w:b/>
          <w:sz w:val="28"/>
          <w:szCs w:val="28"/>
        </w:rPr>
      </w:pPr>
      <w:r w:rsidRPr="00141013">
        <w:rPr>
          <w:rFonts w:ascii="宋体" w:hAnsi="宋体" w:hint="eastAsia"/>
          <w:b/>
          <w:sz w:val="28"/>
          <w:szCs w:val="28"/>
        </w:rPr>
        <w:t>板书设计</w:t>
      </w:r>
    </w:p>
    <w:p w:rsidR="00E77CDD" w:rsidRPr="00141013" w:rsidRDefault="00E77CDD" w:rsidP="00E77CDD">
      <w:pPr>
        <w:ind w:firstLineChars="750" w:firstLine="210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用正、负数表示事物的变化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776"/>
        <w:gridCol w:w="720"/>
        <w:gridCol w:w="720"/>
      </w:tblGrid>
      <w:tr w:rsidR="00E77CDD" w:rsidRPr="001550C2" w:rsidTr="00E00424">
        <w:trPr>
          <w:jc w:val="center"/>
        </w:trPr>
        <w:tc>
          <w:tcPr>
            <w:tcW w:w="90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时  间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早晨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中午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晚上</w:t>
            </w:r>
          </w:p>
        </w:tc>
      </w:tr>
      <w:tr w:rsidR="00E77CDD" w:rsidRPr="001550C2" w:rsidTr="00E00424">
        <w:trPr>
          <w:jc w:val="center"/>
        </w:trPr>
        <w:tc>
          <w:tcPr>
            <w:tcW w:w="90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变化℃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ind w:firstLineChars="50" w:firstLine="140"/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----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+4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-2</w:t>
            </w:r>
          </w:p>
        </w:tc>
      </w:tr>
      <w:tr w:rsidR="00E77CDD" w:rsidRPr="001550C2" w:rsidTr="00E00424">
        <w:trPr>
          <w:jc w:val="center"/>
        </w:trPr>
        <w:tc>
          <w:tcPr>
            <w:tcW w:w="90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气温℃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12</w:t>
            </w:r>
          </w:p>
        </w:tc>
        <w:tc>
          <w:tcPr>
            <w:tcW w:w="720" w:type="dxa"/>
            <w:shd w:val="clear" w:color="auto" w:fill="auto"/>
          </w:tcPr>
          <w:p w:rsidR="00E77CDD" w:rsidRPr="001550C2" w:rsidRDefault="00E77CDD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1550C2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</w:tr>
    </w:tbl>
    <w:p w:rsidR="00E77CDD" w:rsidRPr="00141013" w:rsidRDefault="00E77CDD" w:rsidP="00E77CDD">
      <w:pPr>
        <w:rPr>
          <w:rFonts w:ascii="宋体" w:hAnsi="宋体" w:hint="eastAsia"/>
          <w:b/>
          <w:sz w:val="28"/>
          <w:szCs w:val="28"/>
        </w:rPr>
      </w:pPr>
    </w:p>
    <w:p w:rsidR="00E77CDD" w:rsidRPr="00141013" w:rsidRDefault="00E77CDD" w:rsidP="00E77CDD">
      <w:pPr>
        <w:ind w:left="413"/>
        <w:rPr>
          <w:rFonts w:ascii="宋体" w:hAnsi="宋体" w:hint="eastAsia"/>
          <w:b/>
          <w:sz w:val="28"/>
          <w:szCs w:val="28"/>
        </w:rPr>
      </w:pPr>
      <w:bookmarkStart w:id="1" w:name="_GoBack"/>
      <w:bookmarkEnd w:id="1"/>
      <w:r w:rsidRPr="00141013">
        <w:rPr>
          <w:rFonts w:ascii="宋体" w:hAnsi="宋体" w:hint="eastAsia"/>
          <w:b/>
          <w:sz w:val="28"/>
          <w:szCs w:val="28"/>
        </w:rPr>
        <w:t>教学资料包</w:t>
      </w:r>
    </w:p>
    <w:p w:rsidR="00E77CDD" w:rsidRPr="00141013" w:rsidRDefault="00E77CDD" w:rsidP="00E77CDD">
      <w:pPr>
        <w:adjustRightInd w:val="0"/>
        <w:snapToGrid w:val="0"/>
        <w:ind w:left="560" w:hangingChars="200" w:hanging="560"/>
        <w:rPr>
          <w:rFonts w:ascii="宋体" w:hAnsi="宋体" w:hint="eastAsia"/>
          <w:b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（一）</w:t>
      </w:r>
      <w:r w:rsidRPr="00141013">
        <w:rPr>
          <w:rFonts w:ascii="宋体" w:hAnsi="宋体" w:hint="eastAsia"/>
          <w:b/>
          <w:sz w:val="28"/>
          <w:szCs w:val="28"/>
        </w:rPr>
        <w:t>数学资源</w:t>
      </w:r>
    </w:p>
    <w:p w:rsidR="00E77CDD" w:rsidRPr="00141013" w:rsidRDefault="00E77CDD" w:rsidP="00E77CDD">
      <w:pPr>
        <w:pStyle w:val="1"/>
        <w:wordWrap w:val="0"/>
        <w:spacing w:before="0" w:after="0" w:line="390" w:lineRule="atLeast"/>
        <w:rPr>
          <w:rFonts w:ascii="宋体" w:hAnsi="宋体"/>
          <w:sz w:val="28"/>
          <w:szCs w:val="28"/>
        </w:rPr>
      </w:pPr>
      <w:r w:rsidRPr="00141013">
        <w:rPr>
          <w:rStyle w:val="ask-title"/>
          <w:rFonts w:ascii="宋体" w:hAnsi="宋体"/>
          <w:b w:val="0"/>
          <w:bCs w:val="0"/>
          <w:sz w:val="28"/>
          <w:szCs w:val="28"/>
        </w:rPr>
        <w:t>把冰块放入水中为什么冰块会</w:t>
      </w:r>
      <w:proofErr w:type="gramStart"/>
      <w:r w:rsidRPr="00141013">
        <w:rPr>
          <w:rStyle w:val="ask-title"/>
          <w:rFonts w:ascii="宋体" w:hAnsi="宋体"/>
          <w:b w:val="0"/>
          <w:bCs w:val="0"/>
          <w:sz w:val="28"/>
          <w:szCs w:val="28"/>
        </w:rPr>
        <w:t>黏</w:t>
      </w:r>
      <w:proofErr w:type="gramEnd"/>
      <w:r w:rsidRPr="00141013">
        <w:rPr>
          <w:rStyle w:val="ask-title"/>
          <w:rFonts w:ascii="宋体" w:hAnsi="宋体"/>
          <w:b w:val="0"/>
          <w:bCs w:val="0"/>
          <w:sz w:val="28"/>
          <w:szCs w:val="28"/>
        </w:rPr>
        <w:t>在一起</w:t>
      </w:r>
    </w:p>
    <w:p w:rsidR="00E77CDD" w:rsidRPr="00141013" w:rsidRDefault="00E77CDD" w:rsidP="00E77CDD">
      <w:pPr>
        <w:pStyle w:val="HTML"/>
        <w:shd w:val="clear" w:color="auto" w:fill="F3FFEC"/>
        <w:spacing w:after="150" w:line="360" w:lineRule="atLeast"/>
        <w:rPr>
          <w:rFonts w:cs="Arial"/>
          <w:sz w:val="28"/>
          <w:szCs w:val="28"/>
        </w:rPr>
      </w:pPr>
      <w:r w:rsidRPr="00141013">
        <w:rPr>
          <w:rFonts w:cs="Arial"/>
          <w:sz w:val="28"/>
          <w:szCs w:val="28"/>
        </w:rPr>
        <w:t>这要是冰的温度低于0摄氏度才有可能</w:t>
      </w:r>
      <w:r w:rsidRPr="00141013">
        <w:rPr>
          <w:rFonts w:cs="Arial"/>
          <w:sz w:val="28"/>
          <w:szCs w:val="28"/>
        </w:rPr>
        <w:br/>
        <w:t>因为冰块从周围的水吸收了热量，冰块间的水放热，达到0摄氏度，开始凝固。所以冰块会</w:t>
      </w:r>
      <w:proofErr w:type="gramStart"/>
      <w:r w:rsidRPr="00141013">
        <w:rPr>
          <w:rFonts w:cs="Arial"/>
          <w:sz w:val="28"/>
          <w:szCs w:val="28"/>
        </w:rPr>
        <w:t>黏</w:t>
      </w:r>
      <w:proofErr w:type="gramEnd"/>
      <w:r w:rsidRPr="00141013">
        <w:rPr>
          <w:rFonts w:cs="Arial"/>
          <w:sz w:val="28"/>
          <w:szCs w:val="28"/>
        </w:rPr>
        <w:t>在一起</w:t>
      </w:r>
    </w:p>
    <w:p w:rsidR="00E77CDD" w:rsidRPr="00141013" w:rsidRDefault="00E77CDD" w:rsidP="00E77CDD">
      <w:pPr>
        <w:rPr>
          <w:rFonts w:ascii="宋体" w:hAnsi="宋体" w:hint="eastAsia"/>
          <w:b/>
          <w:sz w:val="28"/>
          <w:szCs w:val="28"/>
        </w:rPr>
      </w:pPr>
      <w:r w:rsidRPr="00141013">
        <w:rPr>
          <w:rFonts w:ascii="宋体" w:hAnsi="宋体" w:hint="eastAsia"/>
          <w:b/>
          <w:sz w:val="28"/>
          <w:szCs w:val="28"/>
        </w:rPr>
        <w:t>（二）资料链接</w:t>
      </w:r>
    </w:p>
    <w:p w:rsidR="00E77CDD" w:rsidRPr="00141013" w:rsidRDefault="00E77CDD" w:rsidP="00E77CDD">
      <w:pPr>
        <w:adjustRightInd w:val="0"/>
        <w:snapToGrid w:val="0"/>
        <w:ind w:firstLineChars="250" w:firstLine="700"/>
        <w:rPr>
          <w:rFonts w:ascii="宋体" w:hAnsi="宋体" w:cs="Tahoma" w:hint="eastAsia"/>
          <w:sz w:val="28"/>
          <w:szCs w:val="28"/>
          <w:shd w:val="clear" w:color="auto" w:fill="FDFDFD"/>
        </w:rPr>
      </w:pPr>
      <w:r w:rsidRPr="00141013">
        <w:rPr>
          <w:rFonts w:ascii="宋体" w:hAnsi="宋体" w:cs="Tahoma"/>
          <w:sz w:val="28"/>
          <w:szCs w:val="28"/>
          <w:shd w:val="clear" w:color="auto" w:fill="FDFDFD"/>
        </w:rPr>
        <w:t>人们通常都会认为，一杯冷水和一杯热水同时放入冰箱时，冷水结冰快。事实并非如此。</w:t>
      </w:r>
      <w:r w:rsidRPr="00141013">
        <w:rPr>
          <w:rFonts w:ascii="宋体" w:hAnsi="宋体" w:cs="Tahoma"/>
          <w:sz w:val="28"/>
          <w:szCs w:val="28"/>
        </w:rPr>
        <w:br/>
      </w:r>
      <w:r w:rsidRPr="00141013">
        <w:rPr>
          <w:rFonts w:ascii="宋体" w:hAnsi="宋体" w:cs="Tahoma"/>
          <w:sz w:val="28"/>
          <w:szCs w:val="28"/>
        </w:rPr>
        <w:br/>
      </w:r>
      <w:r w:rsidRPr="00141013">
        <w:rPr>
          <w:rFonts w:ascii="宋体" w:hAnsi="宋体" w:cs="Tahoma"/>
          <w:sz w:val="28"/>
          <w:szCs w:val="28"/>
          <w:shd w:val="clear" w:color="auto" w:fill="FDFDFD"/>
        </w:rPr>
        <w:t>1963年的一天，在地处非洲热带的坦桑尼亚一所中学里，一群学生想做一点冰冻食品降温。一个名叫埃拉斯托·姆佩巴的学生在热牛奶里加了糖后，准备放进冰箱里做冰淇淋。他想，如果等热牛奶凉后放入冰箱，那么别的同学将会把冰箱占满，于是就将热牛奶放进了冰箱。</w:t>
      </w:r>
      <w:r w:rsidRPr="00141013">
        <w:rPr>
          <w:rFonts w:ascii="宋体" w:hAnsi="宋体" w:cs="Tahoma"/>
          <w:sz w:val="28"/>
          <w:szCs w:val="28"/>
          <w:shd w:val="clear" w:color="auto" w:fill="FDFDFD"/>
        </w:rPr>
        <w:lastRenderedPageBreak/>
        <w:t>过了不久，他打开冰箱一看，令人惊奇的是，自己的那杯冰淇淋已经变成了一杯可口的冰淇淋，而其他同学用冷水做的冰淇淋还没有结冰。他的这一发现并没有引起老师和同学们的注意，相反在为他们的笑料。</w:t>
      </w:r>
      <w:r w:rsidRPr="00141013">
        <w:rPr>
          <w:rFonts w:ascii="宋体" w:hAnsi="宋体" w:cs="Tahoma"/>
          <w:sz w:val="28"/>
          <w:szCs w:val="28"/>
        </w:rPr>
        <w:br/>
      </w:r>
      <w:r w:rsidRPr="00141013">
        <w:rPr>
          <w:rFonts w:ascii="宋体" w:hAnsi="宋体" w:cs="Tahoma"/>
          <w:sz w:val="28"/>
          <w:szCs w:val="28"/>
        </w:rPr>
        <w:br/>
      </w:r>
      <w:r w:rsidRPr="00141013">
        <w:rPr>
          <w:rFonts w:ascii="宋体" w:hAnsi="宋体" w:cs="Tahoma"/>
          <w:sz w:val="28"/>
          <w:szCs w:val="28"/>
          <w:shd w:val="clear" w:color="auto" w:fill="FDFDFD"/>
        </w:rPr>
        <w:t>姆佩巴把这特殊现象告诉了</w:t>
      </w:r>
      <w:proofErr w:type="gramStart"/>
      <w:r w:rsidRPr="00141013">
        <w:rPr>
          <w:rFonts w:ascii="宋体" w:hAnsi="宋体" w:cs="Tahoma"/>
          <w:sz w:val="28"/>
          <w:szCs w:val="28"/>
          <w:shd w:val="clear" w:color="auto" w:fill="FDFDFD"/>
        </w:rPr>
        <w:t>达累萨拉姆</w:t>
      </w:r>
      <w:proofErr w:type="gramEnd"/>
      <w:r w:rsidRPr="00141013">
        <w:rPr>
          <w:rFonts w:ascii="宋体" w:hAnsi="宋体" w:cs="Tahoma"/>
          <w:sz w:val="28"/>
          <w:szCs w:val="28"/>
          <w:shd w:val="clear" w:color="auto" w:fill="FDFDFD"/>
        </w:rPr>
        <w:t>大学的物理学教授奥斯博尔内博士。奥斯博尔内听了姆佩巴的叙述后也感到有点惊奇，但他相信姆佩巴讲的一定是事实。尊重科学的奥斯博尔内又进行了实验，其结果也姆佩巴的叙述完全相符。这就确切地肯定了在低温环境中，热水比冷水结冰快。</w:t>
      </w:r>
      <w:r w:rsidRPr="00141013">
        <w:rPr>
          <w:rFonts w:ascii="宋体" w:hAnsi="宋体" w:cs="Tahoma"/>
          <w:sz w:val="28"/>
          <w:szCs w:val="28"/>
        </w:rPr>
        <w:br/>
      </w:r>
      <w:r w:rsidRPr="00141013">
        <w:rPr>
          <w:rFonts w:ascii="宋体" w:hAnsi="宋体" w:cs="Tahoma"/>
          <w:sz w:val="28"/>
          <w:szCs w:val="28"/>
        </w:rPr>
        <w:br/>
      </w:r>
      <w:r w:rsidRPr="00141013">
        <w:rPr>
          <w:rFonts w:ascii="宋体" w:hAnsi="宋体" w:cs="Tahoma"/>
          <w:sz w:val="28"/>
          <w:szCs w:val="28"/>
          <w:shd w:val="clear" w:color="auto" w:fill="FDFDFD"/>
        </w:rPr>
        <w:t>此后，世界上许多科学杂志载文介绍了这种自然现象，还将这种现象命名为"姆佩巴效应"（</w:t>
      </w:r>
      <w:proofErr w:type="spellStart"/>
      <w:r w:rsidRPr="00141013">
        <w:rPr>
          <w:rFonts w:ascii="宋体" w:hAnsi="宋体" w:cs="Tahoma"/>
          <w:sz w:val="28"/>
          <w:szCs w:val="28"/>
          <w:shd w:val="clear" w:color="auto" w:fill="FDFDFD"/>
        </w:rPr>
        <w:t>Mpemba</w:t>
      </w:r>
      <w:proofErr w:type="spellEnd"/>
      <w:r w:rsidRPr="00141013">
        <w:rPr>
          <w:rFonts w:ascii="宋体" w:hAnsi="宋体" w:cs="Tahoma"/>
          <w:sz w:val="28"/>
          <w:szCs w:val="28"/>
          <w:shd w:val="clear" w:color="auto" w:fill="FDFDFD"/>
        </w:rPr>
        <w:t xml:space="preserve"> Effect）。</w:t>
      </w:r>
    </w:p>
    <w:p w:rsidR="00E7373C" w:rsidRPr="00E77CDD" w:rsidRDefault="00E7373C"/>
    <w:sectPr w:rsidR="00E7373C" w:rsidRPr="00E77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C11" w:rsidRDefault="00DF4C11" w:rsidP="00E77CDD">
      <w:r>
        <w:separator/>
      </w:r>
    </w:p>
  </w:endnote>
  <w:endnote w:type="continuationSeparator" w:id="0">
    <w:p w:rsidR="00DF4C11" w:rsidRDefault="00DF4C11" w:rsidP="00E7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C11" w:rsidRDefault="00DF4C11" w:rsidP="00E77CDD">
      <w:r>
        <w:separator/>
      </w:r>
    </w:p>
  </w:footnote>
  <w:footnote w:type="continuationSeparator" w:id="0">
    <w:p w:rsidR="00DF4C11" w:rsidRDefault="00DF4C11" w:rsidP="00E77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F0E"/>
    <w:rsid w:val="00227988"/>
    <w:rsid w:val="006A0F0E"/>
    <w:rsid w:val="00DF4C11"/>
    <w:rsid w:val="00E7373C"/>
    <w:rsid w:val="00E7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C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E77C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C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C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C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CDD"/>
    <w:rPr>
      <w:sz w:val="18"/>
      <w:szCs w:val="18"/>
    </w:rPr>
  </w:style>
  <w:style w:type="character" w:customStyle="1" w:styleId="1Char">
    <w:name w:val="标题 1 Char"/>
    <w:basedOn w:val="a0"/>
    <w:link w:val="1"/>
    <w:rsid w:val="00E77CD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sk-title">
    <w:name w:val="ask-title"/>
    <w:basedOn w:val="a0"/>
    <w:rsid w:val="00E77CDD"/>
  </w:style>
  <w:style w:type="paragraph" w:styleId="HTML">
    <w:name w:val="HTML Preformatted"/>
    <w:basedOn w:val="a"/>
    <w:link w:val="HTMLChar"/>
    <w:rsid w:val="00E77CD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rsid w:val="00E77CDD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C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E77C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C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C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C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CDD"/>
    <w:rPr>
      <w:sz w:val="18"/>
      <w:szCs w:val="18"/>
    </w:rPr>
  </w:style>
  <w:style w:type="character" w:customStyle="1" w:styleId="1Char">
    <w:name w:val="标题 1 Char"/>
    <w:basedOn w:val="a0"/>
    <w:link w:val="1"/>
    <w:rsid w:val="00E77CD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sk-title">
    <w:name w:val="ask-title"/>
    <w:basedOn w:val="a0"/>
    <w:rsid w:val="00E77CDD"/>
  </w:style>
  <w:style w:type="paragraph" w:styleId="HTML">
    <w:name w:val="HTML Preformatted"/>
    <w:basedOn w:val="a"/>
    <w:link w:val="HTMLChar"/>
    <w:rsid w:val="00E77CD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rsid w:val="00E77CDD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688</Words>
  <Characters>3925</Characters>
  <Application>Microsoft Office Word</Application>
  <DocSecurity>0</DocSecurity>
  <Lines>32</Lines>
  <Paragraphs>9</Paragraphs>
  <ScaleCrop>false</ScaleCrop>
  <Company>微软中国</Company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2018-08-10T01:05:00Z</dcterms:created>
  <dcterms:modified xsi:type="dcterms:W3CDTF">2018-08-10T01:16:00Z</dcterms:modified>
</cp:coreProperties>
</file>